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552" w:rsidRPr="00A6075B" w:rsidRDefault="00074CA9" w:rsidP="00F1277B">
      <w:pPr>
        <w:pStyle w:val="Ttulo1"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                   </w:t>
      </w:r>
      <w:r w:rsidR="0078133C">
        <w:rPr>
          <w:rFonts w:ascii="Arial" w:hAnsi="Arial" w:cs="Arial"/>
          <w:sz w:val="22"/>
          <w:szCs w:val="22"/>
          <w:lang w:val="en-US"/>
        </w:rPr>
        <w:t>How we organize ourselves</w:t>
      </w:r>
      <w:r w:rsidR="00F04B88">
        <w:rPr>
          <w:rFonts w:ascii="Arial" w:hAnsi="Arial" w:cs="Arial"/>
          <w:sz w:val="22"/>
          <w:szCs w:val="22"/>
          <w:lang w:val="en-US"/>
        </w:rPr>
        <w:t xml:space="preserve"> 12-13</w:t>
      </w:r>
    </w:p>
    <w:tbl>
      <w:tblPr>
        <w:tblStyle w:val="Tablaconcuadrcula"/>
        <w:tblW w:w="14283" w:type="dxa"/>
        <w:tblLayout w:type="fixed"/>
        <w:tblLook w:val="04A0" w:firstRow="1" w:lastRow="0" w:firstColumn="1" w:lastColumn="0" w:noHBand="0" w:noVBand="1"/>
      </w:tblPr>
      <w:tblGrid>
        <w:gridCol w:w="1437"/>
        <w:gridCol w:w="1790"/>
        <w:gridCol w:w="1701"/>
        <w:gridCol w:w="1701"/>
        <w:gridCol w:w="1559"/>
        <w:gridCol w:w="1559"/>
        <w:gridCol w:w="1419"/>
        <w:gridCol w:w="1558"/>
        <w:gridCol w:w="1559"/>
      </w:tblGrid>
      <w:tr w:rsidR="00573BE3" w:rsidRPr="00A6075B" w:rsidTr="00C826AD">
        <w:trPr>
          <w:trHeight w:val="1504"/>
        </w:trPr>
        <w:tc>
          <w:tcPr>
            <w:tcW w:w="1437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Lines of inquiry </w:t>
            </w:r>
          </w:p>
        </w:tc>
        <w:tc>
          <w:tcPr>
            <w:tcW w:w="1790" w:type="dxa"/>
          </w:tcPr>
          <w:p w:rsidR="004E2614" w:rsidRDefault="004502FD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MEDIA </w:t>
            </w:r>
            <w:r w:rsidR="004E2614" w:rsidRPr="00A6075B">
              <w:rPr>
                <w:sz w:val="18"/>
                <w:szCs w:val="18"/>
                <w:lang w:val="en-US"/>
              </w:rPr>
              <w:t xml:space="preserve"> </w:t>
            </w:r>
          </w:p>
          <w:p w:rsidR="004502FD" w:rsidRPr="004502FD" w:rsidRDefault="004502FD" w:rsidP="004502FD">
            <w:pPr>
              <w:pStyle w:val="Ttulo3"/>
              <w:outlineLvl w:val="2"/>
              <w:rPr>
                <w:lang w:val="en-US"/>
              </w:rPr>
            </w:pPr>
            <w:r w:rsidRPr="00A6075B">
              <w:rPr>
                <w:lang w:val="en-US"/>
              </w:rPr>
              <w:t>Library/ICT/A.V room</w:t>
            </w:r>
          </w:p>
        </w:tc>
        <w:tc>
          <w:tcPr>
            <w:tcW w:w="1701" w:type="dxa"/>
          </w:tcPr>
          <w:p w:rsidR="004E2614" w:rsidRPr="004502FD" w:rsidRDefault="004502FD" w:rsidP="00573BE3">
            <w:pPr>
              <w:pStyle w:val="Ttulo2"/>
              <w:outlineLvl w:val="1"/>
              <w:rPr>
                <w:sz w:val="16"/>
                <w:szCs w:val="16"/>
                <w:lang w:val="en-US"/>
              </w:rPr>
            </w:pPr>
            <w:r w:rsidRPr="004502FD">
              <w:rPr>
                <w:sz w:val="16"/>
                <w:szCs w:val="16"/>
                <w:lang w:val="en-US"/>
              </w:rPr>
              <w:t xml:space="preserve">INTERVIEW </w:t>
            </w:r>
          </w:p>
        </w:tc>
        <w:tc>
          <w:tcPr>
            <w:tcW w:w="1701" w:type="dxa"/>
          </w:tcPr>
          <w:p w:rsidR="004E2614" w:rsidRPr="00A6075B" w:rsidRDefault="00795DB5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</w:t>
            </w:r>
            <w:r w:rsidR="00450B27">
              <w:rPr>
                <w:sz w:val="18"/>
                <w:szCs w:val="18"/>
                <w:lang w:val="en-US"/>
              </w:rPr>
              <w:t xml:space="preserve">SURVEY </w:t>
            </w:r>
          </w:p>
        </w:tc>
        <w:tc>
          <w:tcPr>
            <w:tcW w:w="1559" w:type="dxa"/>
          </w:tcPr>
          <w:p w:rsidR="004E2614" w:rsidRPr="00A6075B" w:rsidRDefault="00165927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 w:rsidR="00450B27">
              <w:rPr>
                <w:sz w:val="18"/>
                <w:szCs w:val="18"/>
                <w:lang w:val="en-US"/>
              </w:rPr>
              <w:t xml:space="preserve">OBSERVATION </w:t>
            </w:r>
          </w:p>
        </w:tc>
        <w:tc>
          <w:tcPr>
            <w:tcW w:w="1559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Formative assessment</w:t>
            </w:r>
          </w:p>
        </w:tc>
        <w:tc>
          <w:tcPr>
            <w:tcW w:w="1419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Equipment needed </w:t>
            </w:r>
          </w:p>
        </w:tc>
        <w:tc>
          <w:tcPr>
            <w:tcW w:w="1558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Circular/notes</w:t>
            </w:r>
          </w:p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4E2614" w:rsidRPr="00A6075B" w:rsidRDefault="00573BE3" w:rsidP="00573BE3">
            <w:pPr>
              <w:pStyle w:val="Ttulo2"/>
              <w:outlineLvl w:val="1"/>
              <w:rPr>
                <w:sz w:val="18"/>
                <w:szCs w:val="18"/>
              </w:rPr>
            </w:pPr>
            <w:proofErr w:type="spellStart"/>
            <w:r w:rsidRPr="00A6075B">
              <w:rPr>
                <w:sz w:val="18"/>
                <w:szCs w:val="18"/>
              </w:rPr>
              <w:t>Achievement</w:t>
            </w:r>
            <w:proofErr w:type="spellEnd"/>
            <w:r w:rsidR="004533DF">
              <w:rPr>
                <w:sz w:val="18"/>
                <w:szCs w:val="18"/>
              </w:rPr>
              <w:t xml:space="preserve"> </w:t>
            </w:r>
            <w:proofErr w:type="spellStart"/>
            <w:r w:rsidR="00365153" w:rsidRPr="00A6075B">
              <w:rPr>
                <w:sz w:val="18"/>
                <w:szCs w:val="18"/>
              </w:rPr>
              <w:t>Indicator</w:t>
            </w:r>
            <w:proofErr w:type="spellEnd"/>
          </w:p>
        </w:tc>
      </w:tr>
      <w:tr w:rsidR="00F1277B" w:rsidRPr="0021666B" w:rsidTr="00C826AD">
        <w:trPr>
          <w:trHeight w:val="3372"/>
        </w:trPr>
        <w:tc>
          <w:tcPr>
            <w:tcW w:w="1437" w:type="dxa"/>
          </w:tcPr>
          <w:p w:rsidR="00F1277B" w:rsidRPr="00A6075B" w:rsidRDefault="00F1277B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F1277B" w:rsidRPr="00A6075B" w:rsidRDefault="0078133C" w:rsidP="00C67BD5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A80F8A">
              <w:rPr>
                <w:rFonts w:ascii="Calibri" w:hAnsi="Calibri" w:cs="Calibri"/>
                <w:b/>
                <w:noProof/>
                <w:sz w:val="20"/>
                <w:szCs w:val="20"/>
              </w:rPr>
              <w:t xml:space="preserve">An inquiry into </w:t>
            </w:r>
            <w:r w:rsidRPr="00A80F8A">
              <w:rPr>
                <w:rFonts w:ascii="Calibri" w:hAnsi="Calibri" w:cs="Calibri"/>
                <w:noProof/>
                <w:sz w:val="20"/>
                <w:szCs w:val="20"/>
              </w:rPr>
              <w:t xml:space="preserve"> how some social insects divide the workload</w:t>
            </w:r>
          </w:p>
        </w:tc>
        <w:tc>
          <w:tcPr>
            <w:tcW w:w="1790" w:type="dxa"/>
          </w:tcPr>
          <w:p w:rsidR="00D21F72" w:rsidRDefault="00D21F72" w:rsidP="00C67BD5">
            <w:pPr>
              <w:rPr>
                <w:rFonts w:cstheme="minorHAnsi"/>
                <w:b/>
                <w:sz w:val="24"/>
                <w:szCs w:val="24"/>
                <w:u w:val="single"/>
                <w:lang w:val="en-US"/>
              </w:rPr>
            </w:pPr>
            <w:r w:rsidRPr="00D21F72">
              <w:rPr>
                <w:rFonts w:cstheme="minorHAnsi"/>
                <w:b/>
                <w:sz w:val="24"/>
                <w:szCs w:val="24"/>
                <w:u w:val="single"/>
                <w:lang w:val="en-US"/>
              </w:rPr>
              <w:t xml:space="preserve">Unit stations </w:t>
            </w:r>
            <w:r>
              <w:rPr>
                <w:rFonts w:cstheme="minorHAnsi"/>
                <w:b/>
                <w:sz w:val="24"/>
                <w:szCs w:val="24"/>
                <w:u w:val="single"/>
                <w:lang w:val="en-US"/>
              </w:rPr>
              <w:t>:</w:t>
            </w:r>
          </w:p>
          <w:p w:rsidR="00D21F72" w:rsidRPr="00D21F72" w:rsidRDefault="00D21F72" w:rsidP="00C67BD5">
            <w:pPr>
              <w:rPr>
                <w:rFonts w:cstheme="minorHAnsi"/>
                <w:b/>
                <w:sz w:val="24"/>
                <w:szCs w:val="24"/>
                <w:u w:val="single"/>
                <w:lang w:val="en-US"/>
              </w:rPr>
            </w:pPr>
            <w:r w:rsidRPr="00D21F72">
              <w:rPr>
                <w:rFonts w:cstheme="minorHAnsi"/>
                <w:b/>
                <w:sz w:val="24"/>
                <w:szCs w:val="24"/>
                <w:u w:val="single"/>
                <w:lang w:val="en-US"/>
              </w:rPr>
              <w:t xml:space="preserve">First station </w:t>
            </w:r>
          </w:p>
          <w:p w:rsidR="00D21F72" w:rsidRPr="00D21F72" w:rsidRDefault="00D21F72" w:rsidP="00C67BD5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D21F72">
              <w:rPr>
                <w:rFonts w:cstheme="minorHAnsi"/>
                <w:b/>
                <w:sz w:val="24"/>
                <w:szCs w:val="24"/>
                <w:lang w:val="en-US"/>
              </w:rPr>
              <w:t xml:space="preserve">(Janet) </w:t>
            </w:r>
          </w:p>
          <w:p w:rsidR="00D21F72" w:rsidRDefault="002C4FBC" w:rsidP="00C67BD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-</w:t>
            </w:r>
            <w:r w:rsidR="0077392F" w:rsidRPr="0043305A">
              <w:rPr>
                <w:rFonts w:cstheme="minorHAnsi"/>
                <w:b/>
                <w:sz w:val="20"/>
                <w:szCs w:val="20"/>
                <w:lang w:val="en-US"/>
              </w:rPr>
              <w:t xml:space="preserve">Searching information in the </w:t>
            </w:r>
            <w:proofErr w:type="spellStart"/>
            <w:r w:rsidR="0077392F" w:rsidRPr="0043305A">
              <w:rPr>
                <w:rFonts w:cstheme="minorHAnsi"/>
                <w:b/>
                <w:sz w:val="20"/>
                <w:szCs w:val="20"/>
                <w:lang w:val="en-US"/>
              </w:rPr>
              <w:t>libray</w:t>
            </w:r>
            <w:proofErr w:type="spellEnd"/>
            <w:r w:rsidR="0077392F" w:rsidRPr="0043305A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r w:rsidR="00D21F72">
              <w:rPr>
                <w:rFonts w:cstheme="minorHAnsi"/>
                <w:b/>
                <w:sz w:val="20"/>
                <w:szCs w:val="20"/>
                <w:lang w:val="en-US"/>
              </w:rPr>
              <w:t xml:space="preserve">what  </w:t>
            </w:r>
            <w:r w:rsidR="0021666B">
              <w:rPr>
                <w:rFonts w:cstheme="minorHAnsi"/>
                <w:b/>
                <w:sz w:val="20"/>
                <w:szCs w:val="20"/>
                <w:lang w:val="en-US"/>
              </w:rPr>
              <w:t>Social Insects</w:t>
            </w:r>
            <w:r w:rsidR="00D21F72">
              <w:rPr>
                <w:rFonts w:cstheme="minorHAnsi"/>
                <w:b/>
                <w:sz w:val="20"/>
                <w:szCs w:val="20"/>
                <w:lang w:val="en-US"/>
              </w:rPr>
              <w:t xml:space="preserve"> are, fill in a</w:t>
            </w:r>
            <w:r w:rsidR="0021666B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r w:rsidR="00D21F72">
              <w:rPr>
                <w:rFonts w:cstheme="minorHAnsi"/>
                <w:b/>
                <w:sz w:val="20"/>
                <w:szCs w:val="20"/>
                <w:lang w:val="en-US"/>
              </w:rPr>
              <w:t>bubble map (unit notebook)(library)</w:t>
            </w:r>
          </w:p>
          <w:p w:rsidR="00177D08" w:rsidRDefault="00177D08" w:rsidP="00C67BD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-Reflect why they think ants-bees are social insects and  </w:t>
            </w:r>
          </w:p>
          <w:p w:rsidR="00177D08" w:rsidRDefault="00177D08" w:rsidP="00C67BD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-what we learn from them </w:t>
            </w:r>
          </w:p>
          <w:p w:rsidR="0077392F" w:rsidRDefault="0077392F" w:rsidP="00C67BD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D21F72" w:rsidRPr="00D21F72" w:rsidRDefault="00D21F72" w:rsidP="00D21F72">
            <w:pPr>
              <w:rPr>
                <w:rFonts w:cstheme="minorHAnsi"/>
                <w:b/>
                <w:sz w:val="24"/>
                <w:szCs w:val="24"/>
                <w:u w:val="single"/>
                <w:lang w:val="en-US"/>
              </w:rPr>
            </w:pPr>
            <w:r w:rsidRPr="00D21F72">
              <w:rPr>
                <w:rFonts w:cstheme="minorHAnsi"/>
                <w:b/>
                <w:sz w:val="24"/>
                <w:szCs w:val="24"/>
                <w:u w:val="single"/>
                <w:lang w:val="en-US"/>
              </w:rPr>
              <w:t xml:space="preserve">Second </w:t>
            </w:r>
            <w:r w:rsidRPr="00D21F72">
              <w:rPr>
                <w:rFonts w:cstheme="minorHAnsi"/>
                <w:b/>
                <w:sz w:val="24"/>
                <w:szCs w:val="24"/>
                <w:u w:val="single"/>
                <w:lang w:val="en-US"/>
              </w:rPr>
              <w:t xml:space="preserve"> station </w:t>
            </w:r>
          </w:p>
          <w:p w:rsidR="0021666B" w:rsidRDefault="00D21F72" w:rsidP="00C67BD5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Teacher</w:t>
            </w:r>
          </w:p>
          <w:p w:rsidR="00D21F72" w:rsidRDefault="002C4FBC" w:rsidP="00C67BD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-</w:t>
            </w:r>
            <w:r w:rsidR="00B77715" w:rsidRPr="0043305A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r w:rsidR="0021666B">
              <w:rPr>
                <w:rFonts w:cstheme="minorHAnsi"/>
                <w:b/>
                <w:sz w:val="20"/>
                <w:szCs w:val="20"/>
                <w:lang w:val="en-US"/>
              </w:rPr>
              <w:t>V</w:t>
            </w:r>
            <w:r w:rsidRPr="0043305A">
              <w:rPr>
                <w:rFonts w:cstheme="minorHAnsi"/>
                <w:b/>
                <w:sz w:val="20"/>
                <w:szCs w:val="20"/>
                <w:lang w:val="en-US"/>
              </w:rPr>
              <w:t xml:space="preserve">ideo </w:t>
            </w:r>
            <w:r w:rsidR="0021666B">
              <w:rPr>
                <w:rFonts w:cstheme="minorHAnsi"/>
                <w:b/>
                <w:sz w:val="20"/>
                <w:szCs w:val="20"/>
                <w:lang w:val="en-US"/>
              </w:rPr>
              <w:t xml:space="preserve">Forum </w:t>
            </w:r>
            <w:r w:rsidRPr="0043305A">
              <w:rPr>
                <w:rFonts w:cstheme="minorHAnsi"/>
                <w:b/>
                <w:sz w:val="20"/>
                <w:szCs w:val="20"/>
                <w:lang w:val="en-US"/>
              </w:rPr>
              <w:t>about</w:t>
            </w:r>
            <w:r w:rsidR="0021666B">
              <w:rPr>
                <w:rFonts w:cstheme="minorHAnsi"/>
                <w:b/>
                <w:sz w:val="20"/>
                <w:szCs w:val="20"/>
                <w:lang w:val="en-US"/>
              </w:rPr>
              <w:t xml:space="preserve"> Social Insects</w:t>
            </w:r>
          </w:p>
          <w:p w:rsidR="00D21F72" w:rsidRDefault="0021666B" w:rsidP="00C67BD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r w:rsidR="00D21F72">
              <w:rPr>
                <w:rFonts w:cstheme="minorHAnsi"/>
                <w:b/>
                <w:sz w:val="20"/>
                <w:szCs w:val="20"/>
                <w:lang w:val="en-US"/>
              </w:rPr>
              <w:t xml:space="preserve">–Discuss </w:t>
            </w:r>
          </w:p>
          <w:p w:rsidR="00D21F72" w:rsidRDefault="00D21F72" w:rsidP="00C67BD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What </w:t>
            </w:r>
            <w:r w:rsidR="00796988">
              <w:rPr>
                <w:rFonts w:cstheme="minorHAnsi"/>
                <w:b/>
                <w:sz w:val="20"/>
                <w:szCs w:val="20"/>
                <w:lang w:val="en-US"/>
              </w:rPr>
              <w:t>workloads insects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 have and register them, and  </w:t>
            </w:r>
          </w:p>
          <w:p w:rsidR="00796988" w:rsidRDefault="00D21F72" w:rsidP="00C67BD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lastRenderedPageBreak/>
              <w:t>-How they divide their workload</w:t>
            </w:r>
            <w:r w:rsidR="00796988">
              <w:rPr>
                <w:rFonts w:cstheme="minorHAnsi"/>
                <w:b/>
                <w:sz w:val="20"/>
                <w:szCs w:val="20"/>
                <w:lang w:val="en-US"/>
              </w:rPr>
              <w:t xml:space="preserve">, </w:t>
            </w:r>
          </w:p>
          <w:p w:rsidR="002C4FBC" w:rsidRDefault="00796988" w:rsidP="00C67BD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>-H</w:t>
            </w:r>
            <w:r w:rsidR="00D21F72">
              <w:rPr>
                <w:rFonts w:cstheme="minorHAnsi"/>
                <w:b/>
                <w:sz w:val="20"/>
                <w:szCs w:val="20"/>
                <w:lang w:val="en-US"/>
              </w:rPr>
              <w:t>ave children to realize that size determines their duty</w:t>
            </w:r>
            <w:r w:rsidR="00177D08">
              <w:rPr>
                <w:rFonts w:cstheme="minorHAnsi"/>
                <w:b/>
                <w:sz w:val="20"/>
                <w:szCs w:val="20"/>
                <w:lang w:val="en-US"/>
              </w:rPr>
              <w:t xml:space="preserve"> (function-role)</w:t>
            </w:r>
          </w:p>
          <w:p w:rsidR="0021666B" w:rsidRDefault="00D21F72" w:rsidP="00C67BD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  <w:r w:rsidR="0021666B">
              <w:rPr>
                <w:rFonts w:cstheme="minorHAnsi"/>
                <w:b/>
                <w:sz w:val="20"/>
                <w:szCs w:val="20"/>
                <w:lang w:val="en-US"/>
              </w:rPr>
              <w:t>Register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 the conclusions in</w:t>
            </w:r>
            <w:r w:rsidR="0021666B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>u</w:t>
            </w:r>
            <w:r w:rsidR="0021666B">
              <w:rPr>
                <w:rFonts w:cstheme="minorHAnsi"/>
                <w:b/>
                <w:sz w:val="20"/>
                <w:szCs w:val="20"/>
                <w:lang w:val="en-US"/>
              </w:rPr>
              <w:t>nit Notebook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 (Domo)</w:t>
            </w:r>
          </w:p>
          <w:p w:rsidR="005E5D23" w:rsidRDefault="005E5D23" w:rsidP="00C67BD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CD141E" w:rsidRPr="00CD141E" w:rsidRDefault="00CD141E" w:rsidP="00C67BD5">
            <w:pPr>
              <w:rPr>
                <w:rFonts w:cstheme="minorHAnsi"/>
                <w:b/>
                <w:sz w:val="24"/>
                <w:szCs w:val="24"/>
                <w:u w:val="single"/>
                <w:lang w:val="en-US"/>
              </w:rPr>
            </w:pPr>
            <w:r w:rsidRPr="00CD141E">
              <w:rPr>
                <w:rFonts w:cstheme="minorHAnsi"/>
                <w:b/>
                <w:sz w:val="24"/>
                <w:szCs w:val="24"/>
                <w:u w:val="single"/>
                <w:lang w:val="en-US"/>
              </w:rPr>
              <w:t xml:space="preserve">In the classroom </w:t>
            </w:r>
          </w:p>
          <w:p w:rsidR="005E5D23" w:rsidRDefault="005E5D23" w:rsidP="00C67BD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>-Display in the classroom different kinds of social insects, ask room mother</w:t>
            </w:r>
            <w:r w:rsidR="00CD141E">
              <w:rPr>
                <w:rFonts w:cstheme="minorHAnsi"/>
                <w:b/>
                <w:sz w:val="20"/>
                <w:szCs w:val="20"/>
                <w:lang w:val="en-US"/>
              </w:rPr>
              <w:t>s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 to make the </w:t>
            </w:r>
            <w:proofErr w:type="spellStart"/>
            <w:r>
              <w:rPr>
                <w:rFonts w:cstheme="minorHAnsi"/>
                <w:b/>
                <w:sz w:val="20"/>
                <w:szCs w:val="20"/>
                <w:lang w:val="en-US"/>
              </w:rPr>
              <w:t>Castas</w:t>
            </w:r>
            <w:proofErr w:type="spellEnd"/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 of the ants</w:t>
            </w:r>
            <w:r w:rsidR="00D21F72">
              <w:rPr>
                <w:rFonts w:cstheme="minorHAnsi"/>
                <w:b/>
                <w:sz w:val="20"/>
                <w:szCs w:val="20"/>
                <w:lang w:val="en-US"/>
              </w:rPr>
              <w:t>, revisit the display to learn their names and duties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</w:p>
          <w:p w:rsidR="00CD141E" w:rsidRPr="0043305A" w:rsidRDefault="00CD141E" w:rsidP="00C67BD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-Displays </w:t>
            </w:r>
            <w:proofErr w:type="spellStart"/>
            <w:r>
              <w:rPr>
                <w:rFonts w:cstheme="minorHAnsi"/>
                <w:b/>
                <w:sz w:val="20"/>
                <w:szCs w:val="20"/>
                <w:lang w:val="en-US"/>
              </w:rPr>
              <w:t>teachers´s</w:t>
            </w:r>
            <w:proofErr w:type="spellEnd"/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 questions in a highly visible place </w:t>
            </w:r>
          </w:p>
          <w:p w:rsidR="00165927" w:rsidRPr="006068EB" w:rsidRDefault="00165927" w:rsidP="00C67BD5">
            <w:pPr>
              <w:rPr>
                <w:rFonts w:cstheme="minorHAnsi"/>
                <w:color w:val="FF0000"/>
                <w:lang w:val="en-US"/>
              </w:rPr>
            </w:pPr>
          </w:p>
        </w:tc>
        <w:tc>
          <w:tcPr>
            <w:tcW w:w="1701" w:type="dxa"/>
          </w:tcPr>
          <w:p w:rsidR="00F1277B" w:rsidRPr="007262FC" w:rsidRDefault="00CA3F9D" w:rsidP="007262FC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lastRenderedPageBreak/>
              <w:t>-check in the</w:t>
            </w:r>
            <w:r w:rsidR="005F07FF">
              <w:rPr>
                <w:rFonts w:cstheme="minorHAnsi"/>
                <w:lang w:val="en-US"/>
              </w:rPr>
              <w:t xml:space="preserve"> list of experts</w:t>
            </w:r>
          </w:p>
        </w:tc>
        <w:tc>
          <w:tcPr>
            <w:tcW w:w="1701" w:type="dxa"/>
          </w:tcPr>
          <w:p w:rsidR="00795DB5" w:rsidRPr="00C61602" w:rsidRDefault="00795DB5" w:rsidP="007262FC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E5D23" w:rsidRPr="00796988" w:rsidRDefault="002C4FBC" w:rsidP="001B1FD8">
            <w:pPr>
              <w:rPr>
                <w:rFonts w:eastAsia="Times New Roman" w:cstheme="minorHAns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color w:val="000000"/>
                <w:lang w:val="en-US"/>
              </w:rPr>
              <w:t>-</w:t>
            </w:r>
            <w:r w:rsidRPr="00796988">
              <w:rPr>
                <w:rFonts w:eastAsia="Times New Roman" w:cstheme="minorHAnsi"/>
                <w:b/>
                <w:color w:val="000000"/>
                <w:lang w:val="en-US"/>
              </w:rPr>
              <w:t xml:space="preserve">Visit to </w:t>
            </w:r>
            <w:proofErr w:type="spellStart"/>
            <w:r w:rsidRPr="00796988">
              <w:rPr>
                <w:rFonts w:eastAsia="Times New Roman" w:cstheme="minorHAnsi"/>
                <w:b/>
                <w:color w:val="000000"/>
                <w:lang w:val="en-US"/>
              </w:rPr>
              <w:t>Andoke</w:t>
            </w:r>
            <w:proofErr w:type="spellEnd"/>
            <w:r w:rsidR="005E5D23" w:rsidRPr="00796988">
              <w:rPr>
                <w:rFonts w:eastAsia="Times New Roman" w:cstheme="minorHAnsi"/>
                <w:b/>
                <w:color w:val="000000"/>
                <w:lang w:val="en-US"/>
              </w:rPr>
              <w:t xml:space="preserve">, </w:t>
            </w:r>
          </w:p>
          <w:p w:rsidR="005E5D23" w:rsidRPr="00796988" w:rsidRDefault="005E5D23" w:rsidP="001B1FD8">
            <w:pPr>
              <w:rPr>
                <w:rFonts w:eastAsia="Times New Roman" w:cstheme="minorHAnsi"/>
                <w:b/>
                <w:color w:val="000000"/>
                <w:lang w:val="en-US"/>
              </w:rPr>
            </w:pPr>
          </w:p>
          <w:p w:rsidR="00776222" w:rsidRDefault="005E5D23" w:rsidP="001B1FD8">
            <w:pPr>
              <w:rPr>
                <w:rFonts w:eastAsia="Times New Roman" w:cstheme="minorHAnsi"/>
                <w:b/>
                <w:color w:val="000000"/>
                <w:lang w:val="en-US"/>
              </w:rPr>
            </w:pPr>
            <w:r w:rsidRPr="00796988">
              <w:rPr>
                <w:rFonts w:eastAsia="Times New Roman" w:cstheme="minorHAnsi"/>
                <w:b/>
                <w:color w:val="000000"/>
                <w:lang w:val="en-US"/>
              </w:rPr>
              <w:t xml:space="preserve">-Send Homework assignment What I learnt </w:t>
            </w:r>
            <w:r w:rsidR="00D21F72" w:rsidRPr="00796988">
              <w:rPr>
                <w:rFonts w:eastAsia="Times New Roman" w:cstheme="minorHAnsi"/>
                <w:b/>
                <w:color w:val="000000"/>
                <w:lang w:val="en-US"/>
              </w:rPr>
              <w:t xml:space="preserve">at </w:t>
            </w:r>
            <w:proofErr w:type="spellStart"/>
            <w:r w:rsidR="00D21F72" w:rsidRPr="00796988">
              <w:rPr>
                <w:rFonts w:eastAsia="Times New Roman" w:cstheme="minorHAnsi"/>
                <w:b/>
                <w:color w:val="000000"/>
                <w:lang w:val="en-US"/>
              </w:rPr>
              <w:t>andoke</w:t>
            </w:r>
            <w:proofErr w:type="spellEnd"/>
            <w:r w:rsidR="00776222">
              <w:rPr>
                <w:rFonts w:eastAsia="Times New Roman" w:cstheme="minorHAnsi"/>
                <w:b/>
                <w:color w:val="000000"/>
                <w:lang w:val="en-US"/>
              </w:rPr>
              <w:t xml:space="preserve"> in station</w:t>
            </w:r>
          </w:p>
          <w:p w:rsidR="00776222" w:rsidRDefault="00776222" w:rsidP="001B1FD8">
            <w:pPr>
              <w:rPr>
                <w:rFonts w:eastAsia="Times New Roman" w:cstheme="minorHAnsi"/>
                <w:b/>
                <w:color w:val="000000"/>
                <w:lang w:val="en-US"/>
              </w:rPr>
            </w:pPr>
            <w:bookmarkStart w:id="0" w:name="_GoBack"/>
            <w:bookmarkEnd w:id="0"/>
            <w:r>
              <w:rPr>
                <w:rFonts w:eastAsia="Times New Roman" w:cstheme="minorHAnsi"/>
                <w:b/>
                <w:color w:val="000000"/>
                <w:lang w:val="en-US"/>
              </w:rPr>
              <w:t xml:space="preserve"> 1 (ants), </w:t>
            </w:r>
          </w:p>
          <w:p w:rsidR="00776222" w:rsidRDefault="00776222" w:rsidP="001B1FD8">
            <w:pPr>
              <w:rPr>
                <w:rFonts w:eastAsia="Times New Roman" w:cstheme="minorHAns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color w:val="000000"/>
                <w:lang w:val="en-US"/>
              </w:rPr>
              <w:t xml:space="preserve">2 (bees)and </w:t>
            </w:r>
          </w:p>
          <w:p w:rsidR="002C4FBC" w:rsidRPr="00796988" w:rsidRDefault="00776222" w:rsidP="001B1FD8">
            <w:pPr>
              <w:rPr>
                <w:rFonts w:eastAsia="Times New Roman" w:cstheme="minorHAns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color w:val="000000"/>
                <w:lang w:val="en-US"/>
              </w:rPr>
              <w:t>3( )</w:t>
            </w:r>
          </w:p>
          <w:p w:rsidR="005E5D23" w:rsidRDefault="005E5D23" w:rsidP="001B1FD8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5E5D23" w:rsidRDefault="005E5D23" w:rsidP="001B1FD8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D21F72" w:rsidRPr="00D21F72" w:rsidRDefault="00D21F72" w:rsidP="00D21F72">
            <w:pPr>
              <w:rPr>
                <w:rFonts w:cstheme="minorHAnsi"/>
                <w:b/>
                <w:sz w:val="24"/>
                <w:szCs w:val="24"/>
                <w:u w:val="single"/>
                <w:lang w:val="en-US"/>
              </w:rPr>
            </w:pPr>
            <w:r w:rsidRPr="00D21F72">
              <w:rPr>
                <w:rFonts w:cstheme="minorHAnsi"/>
                <w:b/>
                <w:sz w:val="24"/>
                <w:szCs w:val="24"/>
                <w:u w:val="single"/>
                <w:lang w:val="en-US"/>
              </w:rPr>
              <w:t xml:space="preserve">Third </w:t>
            </w:r>
            <w:r w:rsidRPr="00D21F72">
              <w:rPr>
                <w:rFonts w:cstheme="minorHAnsi"/>
                <w:b/>
                <w:sz w:val="24"/>
                <w:szCs w:val="24"/>
                <w:u w:val="single"/>
                <w:lang w:val="en-US"/>
              </w:rPr>
              <w:t xml:space="preserve"> station </w:t>
            </w:r>
          </w:p>
          <w:p w:rsidR="0021666B" w:rsidRPr="00D21F72" w:rsidRDefault="00D21F72" w:rsidP="001B1FD8">
            <w:pPr>
              <w:rPr>
                <w:rFonts w:eastAsia="Times New Roman" w:cstheme="minorHAnsi"/>
                <w:b/>
                <w:color w:val="000000"/>
                <w:lang w:val="en-US"/>
              </w:rPr>
            </w:pPr>
            <w:r w:rsidRPr="00D21F72">
              <w:rPr>
                <w:rFonts w:eastAsia="Times New Roman" w:cstheme="minorHAnsi"/>
                <w:b/>
                <w:color w:val="000000"/>
                <w:lang w:val="en-US"/>
              </w:rPr>
              <w:t>Teacher</w:t>
            </w:r>
          </w:p>
          <w:p w:rsidR="00117104" w:rsidRDefault="00D21F72" w:rsidP="001B1FD8">
            <w:pPr>
              <w:rPr>
                <w:rFonts w:eastAsia="Times New Roman" w:cstheme="minorHAnsi"/>
                <w:b/>
                <w:color w:val="000000"/>
                <w:lang w:val="en-US"/>
              </w:rPr>
            </w:pPr>
            <w:r w:rsidRPr="00D21F72">
              <w:rPr>
                <w:rFonts w:eastAsia="Times New Roman" w:cstheme="minorHAnsi"/>
                <w:b/>
                <w:color w:val="000000"/>
                <w:lang w:val="en-US"/>
              </w:rPr>
              <w:t>-Observe</w:t>
            </w:r>
            <w:r w:rsidR="00117104">
              <w:rPr>
                <w:rFonts w:eastAsia="Times New Roman" w:cstheme="minorHAnsi"/>
                <w:b/>
                <w:color w:val="000000"/>
                <w:lang w:val="en-US"/>
              </w:rPr>
              <w:t xml:space="preserve"> at school ant colonies </w:t>
            </w:r>
          </w:p>
          <w:p w:rsidR="0021666B" w:rsidRPr="00D21F72" w:rsidRDefault="00117104" w:rsidP="001B1FD8">
            <w:pPr>
              <w:rPr>
                <w:rFonts w:eastAsia="Times New Roman" w:cstheme="minorHAns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color w:val="000000"/>
                <w:lang w:val="en-US"/>
              </w:rPr>
              <w:t>-D</w:t>
            </w:r>
            <w:r w:rsidR="00D21F72" w:rsidRPr="00D21F72">
              <w:rPr>
                <w:rFonts w:eastAsia="Times New Roman" w:cstheme="minorHAnsi"/>
                <w:b/>
                <w:color w:val="000000"/>
                <w:lang w:val="en-US"/>
              </w:rPr>
              <w:t>iscuss</w:t>
            </w:r>
          </w:p>
          <w:p w:rsidR="00117104" w:rsidRDefault="00D21F72" w:rsidP="001B1FD8">
            <w:pPr>
              <w:rPr>
                <w:rFonts w:eastAsia="Times New Roman" w:cstheme="minorHAnsi"/>
                <w:b/>
                <w:color w:val="000000"/>
                <w:lang w:val="en-US"/>
              </w:rPr>
            </w:pPr>
            <w:r w:rsidRPr="00D21F72">
              <w:rPr>
                <w:rFonts w:eastAsia="Times New Roman" w:cstheme="minorHAnsi"/>
                <w:b/>
                <w:color w:val="000000"/>
                <w:lang w:val="en-US"/>
              </w:rPr>
              <w:t>h</w:t>
            </w:r>
            <w:r w:rsidR="0021666B" w:rsidRPr="00D21F72">
              <w:rPr>
                <w:rFonts w:eastAsia="Times New Roman" w:cstheme="minorHAnsi"/>
                <w:b/>
                <w:color w:val="000000"/>
                <w:lang w:val="en-US"/>
              </w:rPr>
              <w:t xml:space="preserve">ow </w:t>
            </w:r>
            <w:r w:rsidRPr="00D21F72">
              <w:rPr>
                <w:rFonts w:eastAsia="Times New Roman" w:cstheme="minorHAnsi"/>
                <w:b/>
                <w:color w:val="000000"/>
                <w:lang w:val="en-US"/>
              </w:rPr>
              <w:t xml:space="preserve">ants </w:t>
            </w:r>
            <w:proofErr w:type="spellStart"/>
            <w:r w:rsidR="00117104">
              <w:rPr>
                <w:rFonts w:eastAsia="Times New Roman" w:cstheme="minorHAnsi"/>
                <w:b/>
                <w:color w:val="000000"/>
                <w:lang w:val="en-US"/>
              </w:rPr>
              <w:t>organise</w:t>
            </w:r>
            <w:proofErr w:type="spellEnd"/>
            <w:r w:rsidR="00117104">
              <w:rPr>
                <w:rFonts w:eastAsia="Times New Roman" w:cstheme="minorHAnsi"/>
                <w:b/>
                <w:color w:val="000000"/>
                <w:lang w:val="en-US"/>
              </w:rPr>
              <w:t xml:space="preserve"> themselves, </w:t>
            </w:r>
          </w:p>
          <w:p w:rsidR="00117104" w:rsidRDefault="00117104" w:rsidP="001B1FD8">
            <w:pPr>
              <w:rPr>
                <w:rFonts w:eastAsia="Times New Roman" w:cstheme="minorHAns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color w:val="000000"/>
                <w:lang w:val="en-US"/>
              </w:rPr>
              <w:t xml:space="preserve">-Draw what </w:t>
            </w:r>
            <w:r>
              <w:rPr>
                <w:rFonts w:eastAsia="Times New Roman" w:cstheme="minorHAnsi"/>
                <w:b/>
                <w:color w:val="000000"/>
                <w:lang w:val="en-US"/>
              </w:rPr>
              <w:lastRenderedPageBreak/>
              <w:t xml:space="preserve">you observe, </w:t>
            </w:r>
          </w:p>
          <w:p w:rsidR="0021666B" w:rsidRDefault="00117104" w:rsidP="001B1FD8">
            <w:pPr>
              <w:rPr>
                <w:rFonts w:eastAsia="Times New Roman" w:cstheme="minorHAns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color w:val="000000"/>
                <w:lang w:val="en-US"/>
              </w:rPr>
              <w:t xml:space="preserve">-Share children´s findings </w:t>
            </w:r>
          </w:p>
          <w:p w:rsidR="00752998" w:rsidRDefault="00752998" w:rsidP="001B1FD8">
            <w:pPr>
              <w:rPr>
                <w:rFonts w:eastAsia="Times New Roman" w:cstheme="minorHAns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color w:val="000000"/>
                <w:lang w:val="en-US"/>
              </w:rPr>
              <w:t>-Reflect on the importance of everybody´s contribution</w:t>
            </w:r>
          </w:p>
          <w:p w:rsidR="00D21F72" w:rsidRPr="00D21F72" w:rsidRDefault="00D21F72" w:rsidP="001B1FD8">
            <w:pPr>
              <w:rPr>
                <w:rFonts w:eastAsia="Times New Roman" w:cstheme="minorHAns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color w:val="000000"/>
                <w:lang w:val="en-US"/>
              </w:rPr>
              <w:t xml:space="preserve">(check </w:t>
            </w:r>
            <w:r w:rsidR="00117104">
              <w:rPr>
                <w:rFonts w:eastAsia="Times New Roman" w:cstheme="minorHAnsi"/>
                <w:b/>
                <w:color w:val="000000"/>
                <w:lang w:val="en-US"/>
              </w:rPr>
              <w:t xml:space="preserve">the colonies </w:t>
            </w:r>
            <w:r>
              <w:rPr>
                <w:rFonts w:eastAsia="Times New Roman" w:cstheme="minorHAnsi"/>
                <w:b/>
                <w:color w:val="000000"/>
                <w:lang w:val="en-US"/>
              </w:rPr>
              <w:t>behind the Domo)</w:t>
            </w:r>
          </w:p>
          <w:p w:rsidR="0021666B" w:rsidRPr="00D21F72" w:rsidRDefault="0021666B" w:rsidP="001B1FD8">
            <w:pPr>
              <w:rPr>
                <w:rFonts w:eastAsia="Times New Roman" w:cstheme="minorHAnsi"/>
                <w:b/>
                <w:color w:val="000000"/>
                <w:lang w:val="en-US"/>
              </w:rPr>
            </w:pPr>
          </w:p>
          <w:p w:rsidR="0021666B" w:rsidRDefault="0021666B" w:rsidP="001B1FD8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21666B" w:rsidRDefault="0021666B" w:rsidP="001B1FD8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2C4FBC" w:rsidRDefault="002C4FBC" w:rsidP="001B1FD8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2C4FBC" w:rsidRDefault="002C4FBC" w:rsidP="001B1FD8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C826AD" w:rsidRDefault="00C826AD" w:rsidP="002C4FBC">
            <w:pPr>
              <w:rPr>
                <w:rFonts w:cstheme="minorHAnsi"/>
                <w:color w:val="000000"/>
                <w:lang w:val="en-US"/>
              </w:rPr>
            </w:pPr>
          </w:p>
          <w:p w:rsidR="00C826AD" w:rsidRPr="002C4FBC" w:rsidRDefault="00C826AD" w:rsidP="002C4FBC">
            <w:pPr>
              <w:rPr>
                <w:rFonts w:cstheme="minorHAnsi"/>
                <w:color w:val="000000"/>
                <w:lang w:val="en-US"/>
              </w:rPr>
            </w:pPr>
          </w:p>
        </w:tc>
        <w:tc>
          <w:tcPr>
            <w:tcW w:w="1559" w:type="dxa"/>
          </w:tcPr>
          <w:p w:rsidR="00F1277B" w:rsidRDefault="00C826AD" w:rsidP="00450B27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-A sheet (ma</w:t>
            </w:r>
            <w:r w:rsidR="005E5D23">
              <w:rPr>
                <w:lang w:val="en-US"/>
              </w:rPr>
              <w:t xml:space="preserve">tching the </w:t>
            </w:r>
            <w:proofErr w:type="spellStart"/>
            <w:r w:rsidR="005E5D23">
              <w:rPr>
                <w:lang w:val="en-US"/>
              </w:rPr>
              <w:t>castas</w:t>
            </w:r>
            <w:proofErr w:type="spellEnd"/>
            <w:r w:rsidR="005E5D23">
              <w:rPr>
                <w:lang w:val="en-US"/>
              </w:rPr>
              <w:t xml:space="preserve"> of the ants </w:t>
            </w:r>
            <w:r w:rsidR="00F04B88">
              <w:rPr>
                <w:lang w:val="en-US"/>
              </w:rPr>
              <w:t xml:space="preserve"> with </w:t>
            </w:r>
            <w:r w:rsidR="005E5D23">
              <w:rPr>
                <w:lang w:val="en-US"/>
              </w:rPr>
              <w:t xml:space="preserve">their </w:t>
            </w:r>
            <w:r w:rsidR="00F04B88">
              <w:rPr>
                <w:lang w:val="en-US"/>
              </w:rPr>
              <w:t>workload)</w:t>
            </w:r>
          </w:p>
          <w:p w:rsidR="005E5D23" w:rsidRPr="00074CA9" w:rsidRDefault="005E5D23" w:rsidP="00450B27">
            <w:pPr>
              <w:rPr>
                <w:lang w:val="en-US"/>
              </w:rPr>
            </w:pPr>
          </w:p>
        </w:tc>
        <w:tc>
          <w:tcPr>
            <w:tcW w:w="1419" w:type="dxa"/>
          </w:tcPr>
          <w:p w:rsidR="00F1277B" w:rsidRPr="00074CA9" w:rsidRDefault="00F1277B" w:rsidP="004533DF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558" w:type="dxa"/>
          </w:tcPr>
          <w:p w:rsidR="00F1277B" w:rsidRDefault="00F1277B" w:rsidP="00C735C7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C735C7" w:rsidRPr="00C735C7" w:rsidRDefault="00C735C7" w:rsidP="00C735C7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-</w:t>
            </w:r>
            <w:proofErr w:type="spellStart"/>
            <w:r w:rsidRPr="00C735C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Andoke</w:t>
            </w:r>
            <w:proofErr w:type="spellEnd"/>
            <w:r w:rsidR="00F04B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F1277B" w:rsidRPr="00A6075B" w:rsidRDefault="002C4FBC" w:rsidP="00C17018">
            <w:pPr>
              <w:tabs>
                <w:tab w:val="num" w:pos="450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Identify how some social insects divide the workload</w:t>
            </w:r>
          </w:p>
        </w:tc>
      </w:tr>
      <w:tr w:rsidR="00573BE3" w:rsidRPr="0021666B" w:rsidTr="00C826AD">
        <w:tc>
          <w:tcPr>
            <w:tcW w:w="1437" w:type="dxa"/>
          </w:tcPr>
          <w:p w:rsidR="000C36C4" w:rsidRPr="007262FC" w:rsidRDefault="000C36C4" w:rsidP="000C36C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4E2614" w:rsidRPr="0078133C" w:rsidRDefault="0078133C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78133C">
              <w:rPr>
                <w:rFonts w:ascii="Calibri" w:hAnsi="Calibri" w:cs="Calibri"/>
                <w:noProof/>
                <w:sz w:val="20"/>
                <w:szCs w:val="20"/>
                <w:lang w:val="en-US"/>
              </w:rPr>
              <w:t xml:space="preserve">how people organise themselves </w:t>
            </w:r>
            <w:ins w:id="1" w:author="Portatil CCB" w:date="2012-02-06T14:02:00Z">
              <w:r w:rsidRPr="0078133C">
                <w:rPr>
                  <w:rFonts w:ascii="Calibri" w:hAnsi="Calibri" w:cs="Calibri"/>
                  <w:noProof/>
                  <w:sz w:val="20"/>
                  <w:szCs w:val="20"/>
                  <w:lang w:val="en-US"/>
                </w:rPr>
                <w:t xml:space="preserve"> </w:t>
              </w:r>
            </w:ins>
            <w:ins w:id="2" w:author="Portatil CCB" w:date="2012-02-06T14:21:00Z">
              <w:r w:rsidRPr="0078133C">
                <w:rPr>
                  <w:rFonts w:ascii="Calibri" w:hAnsi="Calibri" w:cs="Calibri"/>
                  <w:noProof/>
                  <w:sz w:val="20"/>
                  <w:szCs w:val="20"/>
                  <w:lang w:val="en-US"/>
                </w:rPr>
                <w:t xml:space="preserve">within a team in order to </w:t>
              </w:r>
              <w:r w:rsidRPr="0078133C">
                <w:rPr>
                  <w:rFonts w:ascii="Calibri" w:hAnsi="Calibri" w:cs="Calibri"/>
                  <w:noProof/>
                  <w:sz w:val="20"/>
                  <w:szCs w:val="20"/>
                  <w:lang w:val="en-US"/>
                </w:rPr>
                <w:lastRenderedPageBreak/>
                <w:t>accomplish a goal</w:t>
              </w:r>
            </w:ins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5E5D23" w:rsidRDefault="005E5D23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5E5D23" w:rsidRDefault="005E5D23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5E5D23" w:rsidRDefault="005E5D23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Pr="0078133C" w:rsidRDefault="0078133C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78133C">
              <w:rPr>
                <w:rFonts w:ascii="Calibri" w:hAnsi="Calibri" w:cs="Calibri"/>
                <w:sz w:val="20"/>
                <w:szCs w:val="20"/>
                <w:lang w:val="en-US"/>
              </w:rPr>
              <w:t>why teamwork requires the contribution from every individual in the group</w:t>
            </w:r>
          </w:p>
        </w:tc>
        <w:tc>
          <w:tcPr>
            <w:tcW w:w="1790" w:type="dxa"/>
          </w:tcPr>
          <w:p w:rsidR="0077392F" w:rsidRDefault="0077392F" w:rsidP="001B1FD8">
            <w:pPr>
              <w:rPr>
                <w:lang w:val="en-US"/>
              </w:rPr>
            </w:pPr>
          </w:p>
          <w:p w:rsidR="0077392F" w:rsidRDefault="0077392F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Pr="0077392F" w:rsidRDefault="00283ECB" w:rsidP="0077392F">
            <w:pPr>
              <w:rPr>
                <w:lang w:val="en-US"/>
              </w:rPr>
            </w:pPr>
          </w:p>
          <w:p w:rsidR="0077392F" w:rsidRPr="0077392F" w:rsidRDefault="0077392F" w:rsidP="0077392F">
            <w:pPr>
              <w:rPr>
                <w:lang w:val="en-US"/>
              </w:rPr>
            </w:pPr>
          </w:p>
          <w:p w:rsidR="0077392F" w:rsidRDefault="0077392F" w:rsidP="0077392F">
            <w:pPr>
              <w:rPr>
                <w:lang w:val="en-US"/>
              </w:rPr>
            </w:pPr>
          </w:p>
          <w:p w:rsidR="0077392F" w:rsidRPr="0077392F" w:rsidRDefault="0077392F" w:rsidP="0077392F">
            <w:pPr>
              <w:rPr>
                <w:lang w:val="en-US"/>
              </w:rPr>
            </w:pPr>
          </w:p>
          <w:p w:rsidR="0077392F" w:rsidRDefault="0077392F" w:rsidP="0077392F">
            <w:pPr>
              <w:rPr>
                <w:lang w:val="en-US"/>
              </w:rPr>
            </w:pPr>
          </w:p>
          <w:p w:rsidR="0077392F" w:rsidRDefault="0077392F" w:rsidP="0077392F">
            <w:pPr>
              <w:rPr>
                <w:lang w:val="en-US"/>
              </w:rPr>
            </w:pPr>
          </w:p>
          <w:p w:rsidR="0077392F" w:rsidRDefault="0077392F" w:rsidP="0077392F">
            <w:pPr>
              <w:rPr>
                <w:lang w:val="en-US"/>
              </w:rPr>
            </w:pPr>
          </w:p>
          <w:p w:rsidR="001B1FD8" w:rsidRPr="0077392F" w:rsidRDefault="001B1FD8" w:rsidP="0077392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C826AD" w:rsidRDefault="00C826AD" w:rsidP="00C826AD">
            <w:pPr>
              <w:rPr>
                <w:rFonts w:cstheme="minorHAnsi"/>
                <w:lang w:val="en-US"/>
              </w:rPr>
            </w:pPr>
          </w:p>
          <w:p w:rsidR="00C826AD" w:rsidRPr="007262FC" w:rsidRDefault="00F04B88" w:rsidP="00C826AD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-PTA </w:t>
            </w:r>
          </w:p>
          <w:p w:rsidR="001B1FD8" w:rsidRPr="00C17018" w:rsidRDefault="001B1FD8" w:rsidP="00C61602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068EB" w:rsidRPr="00C17018" w:rsidRDefault="006068EB" w:rsidP="00F1277B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C826AD" w:rsidRPr="0021666B" w:rsidRDefault="00C826AD" w:rsidP="00C826AD">
            <w:pPr>
              <w:rPr>
                <w:rFonts w:eastAsia="Times New Roman" w:cstheme="minorHAnsi"/>
                <w:color w:val="000000"/>
              </w:rPr>
            </w:pPr>
          </w:p>
          <w:p w:rsidR="00CA3F9D" w:rsidRPr="00F04B88" w:rsidRDefault="00C826AD" w:rsidP="0077392F">
            <w:pPr>
              <w:rPr>
                <w:rFonts w:cstheme="minorHAnsi"/>
                <w:color w:val="000000"/>
              </w:rPr>
            </w:pPr>
            <w:r w:rsidRPr="00F04B88">
              <w:rPr>
                <w:rFonts w:cstheme="minorHAnsi"/>
                <w:color w:val="000000"/>
              </w:rPr>
              <w:t>-La 14 (</w:t>
            </w:r>
            <w:proofErr w:type="spellStart"/>
            <w:r w:rsidRPr="00F04B88">
              <w:rPr>
                <w:rFonts w:cstheme="minorHAnsi"/>
                <w:color w:val="000000"/>
              </w:rPr>
              <w:t>Clau</w:t>
            </w:r>
            <w:proofErr w:type="spellEnd"/>
            <w:r w:rsidRPr="00F04B88">
              <w:rPr>
                <w:rFonts w:cstheme="minorHAnsi"/>
                <w:color w:val="000000"/>
              </w:rPr>
              <w:t>)</w:t>
            </w:r>
          </w:p>
          <w:p w:rsidR="00CA3F9D" w:rsidRPr="000004A3" w:rsidRDefault="00CA3F9D" w:rsidP="0077392F">
            <w:pPr>
              <w:rPr>
                <w:rFonts w:cstheme="minorHAnsi"/>
                <w:color w:val="000000"/>
              </w:rPr>
            </w:pPr>
            <w:r w:rsidRPr="000004A3">
              <w:rPr>
                <w:rFonts w:cstheme="minorHAnsi"/>
                <w:color w:val="000000"/>
              </w:rPr>
              <w:t>-Taller de Afectividad</w:t>
            </w:r>
          </w:p>
          <w:p w:rsidR="00165927" w:rsidRPr="000004A3" w:rsidRDefault="000004A3" w:rsidP="0077392F">
            <w:pPr>
              <w:rPr>
                <w:rFonts w:cstheme="minorHAnsi"/>
                <w:color w:val="000000"/>
              </w:rPr>
            </w:pPr>
            <w:r w:rsidRPr="000004A3">
              <w:rPr>
                <w:rFonts w:cstheme="minorHAnsi"/>
                <w:color w:val="000000"/>
              </w:rPr>
              <w:t>(Pili)</w:t>
            </w:r>
          </w:p>
          <w:p w:rsidR="00C826AD" w:rsidRPr="0021666B" w:rsidRDefault="000004A3" w:rsidP="00C826AD">
            <w:pPr>
              <w:rPr>
                <w:rFonts w:cstheme="minorHAnsi"/>
                <w:color w:val="000000"/>
              </w:rPr>
            </w:pPr>
            <w:r w:rsidRPr="0021666B">
              <w:rPr>
                <w:rFonts w:cstheme="minorHAnsi"/>
                <w:color w:val="000000"/>
              </w:rPr>
              <w:t xml:space="preserve">-PSE </w:t>
            </w:r>
            <w:proofErr w:type="spellStart"/>
            <w:r w:rsidRPr="0021666B">
              <w:rPr>
                <w:rFonts w:cstheme="minorHAnsi"/>
                <w:color w:val="000000"/>
              </w:rPr>
              <w:t>activities</w:t>
            </w:r>
            <w:proofErr w:type="spellEnd"/>
            <w:r w:rsidRPr="0021666B">
              <w:rPr>
                <w:rFonts w:cstheme="minorHAnsi"/>
                <w:color w:val="000000"/>
              </w:rPr>
              <w:t xml:space="preserve"> </w:t>
            </w:r>
            <w:r w:rsidRPr="0021666B">
              <w:rPr>
                <w:rFonts w:cstheme="minorHAnsi"/>
                <w:color w:val="000000"/>
              </w:rPr>
              <w:lastRenderedPageBreak/>
              <w:t>(</w:t>
            </w:r>
            <w:proofErr w:type="spellStart"/>
            <w:r w:rsidRPr="0021666B">
              <w:rPr>
                <w:rFonts w:cstheme="minorHAnsi"/>
                <w:color w:val="000000"/>
              </w:rPr>
              <w:t>Clau</w:t>
            </w:r>
            <w:proofErr w:type="spellEnd"/>
            <w:r w:rsidRPr="0021666B">
              <w:rPr>
                <w:rFonts w:cstheme="minorHAnsi"/>
                <w:color w:val="000000"/>
              </w:rPr>
              <w:t xml:space="preserve"> –</w:t>
            </w:r>
            <w:proofErr w:type="spellStart"/>
            <w:r w:rsidRPr="0021666B">
              <w:rPr>
                <w:rFonts w:cstheme="minorHAnsi"/>
                <w:color w:val="000000"/>
              </w:rPr>
              <w:t>Sidey</w:t>
            </w:r>
            <w:proofErr w:type="spellEnd"/>
            <w:r w:rsidRPr="0021666B">
              <w:rPr>
                <w:rFonts w:cstheme="minorHAnsi"/>
                <w:color w:val="000000"/>
              </w:rPr>
              <w:t>)</w:t>
            </w:r>
          </w:p>
          <w:p w:rsidR="00C826AD" w:rsidRPr="0021666B" w:rsidRDefault="00C826AD" w:rsidP="0077392F"/>
          <w:p w:rsidR="0077392F" w:rsidRPr="0021666B" w:rsidRDefault="0077392F" w:rsidP="0077392F"/>
        </w:tc>
        <w:tc>
          <w:tcPr>
            <w:tcW w:w="1559" w:type="dxa"/>
          </w:tcPr>
          <w:p w:rsidR="0022604C" w:rsidRPr="0021666B" w:rsidRDefault="0022604C" w:rsidP="0022604C">
            <w:pPr>
              <w:rPr>
                <w:sz w:val="18"/>
                <w:szCs w:val="18"/>
              </w:rPr>
            </w:pPr>
          </w:p>
          <w:p w:rsidR="0022604C" w:rsidRPr="0021666B" w:rsidRDefault="0022604C" w:rsidP="004533DF"/>
        </w:tc>
        <w:tc>
          <w:tcPr>
            <w:tcW w:w="1419" w:type="dxa"/>
          </w:tcPr>
          <w:p w:rsidR="004E2614" w:rsidRPr="0021666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</w:tcPr>
          <w:p w:rsidR="0043305A" w:rsidRPr="0021666B" w:rsidRDefault="0077392F" w:rsidP="0043305A">
            <w:r w:rsidRPr="0021666B">
              <w:t xml:space="preserve"> </w:t>
            </w:r>
          </w:p>
          <w:p w:rsidR="00C735C7" w:rsidRPr="0021666B" w:rsidRDefault="00C735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577AD8" w:rsidRPr="0021666B" w:rsidRDefault="00577AD8" w:rsidP="00577AD8">
            <w:pPr>
              <w:rPr>
                <w:rFonts w:ascii="Arial" w:eastAsiaTheme="majorEastAsia" w:hAnsi="Arial" w:cs="Arial"/>
                <w:b/>
                <w:bCs/>
                <w:color w:val="4F81BD" w:themeColor="accent1"/>
                <w:sz w:val="18"/>
                <w:szCs w:val="18"/>
              </w:rPr>
            </w:pPr>
          </w:p>
          <w:p w:rsidR="00B534E2" w:rsidRPr="006447DD" w:rsidRDefault="00B534E2" w:rsidP="00B534E2">
            <w:pPr>
              <w:pStyle w:val="Sinespaciado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t>Give</w:t>
            </w:r>
            <w:r w:rsidRPr="006447DD">
              <w:rPr>
                <w:rFonts w:ascii="Times New Roman" w:hAnsi="Times New Roman"/>
                <w:noProof/>
                <w:sz w:val="20"/>
                <w:szCs w:val="20"/>
              </w:rPr>
              <w:t xml:space="preserve"> examples of how people organise themselves to work together and grow as a team</w:t>
            </w:r>
          </w:p>
          <w:p w:rsidR="00B534E2" w:rsidRDefault="00B534E2" w:rsidP="00B534E2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</w:p>
          <w:p w:rsidR="00B534E2" w:rsidRDefault="00B534E2" w:rsidP="00B534E2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</w:p>
          <w:p w:rsidR="00B534E2" w:rsidRDefault="00B534E2" w:rsidP="00B534E2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</w:p>
          <w:p w:rsidR="00B534E2" w:rsidRDefault="00B534E2" w:rsidP="00B534E2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</w:p>
          <w:p w:rsidR="00B534E2" w:rsidRDefault="00B534E2" w:rsidP="00B534E2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</w:p>
          <w:p w:rsidR="005E5D23" w:rsidRDefault="005E5D23" w:rsidP="00B534E2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</w:p>
          <w:p w:rsidR="005E5D23" w:rsidRDefault="005E5D23" w:rsidP="00B534E2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</w:p>
          <w:p w:rsidR="0026559D" w:rsidRDefault="0026559D" w:rsidP="00B534E2">
            <w:pPr>
              <w:pStyle w:val="Sinespaciado"/>
              <w:rPr>
                <w:rFonts w:ascii="Arial" w:hAnsi="Arial" w:cs="Arial"/>
                <w:color w:val="1F1410"/>
                <w:sz w:val="19"/>
                <w:szCs w:val="19"/>
                <w:lang w:eastAsia="es-ES"/>
              </w:rPr>
            </w:pPr>
          </w:p>
          <w:p w:rsidR="00B534E2" w:rsidRPr="006447DD" w:rsidRDefault="00B534E2" w:rsidP="00B534E2">
            <w:pPr>
              <w:pStyle w:val="Sinespaciado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t>Give reasons</w:t>
            </w:r>
            <w:r w:rsidRPr="006447DD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</w:t>
            </w:r>
            <w:r w:rsidRPr="006447DD">
              <w:rPr>
                <w:rFonts w:ascii="Times New Roman" w:hAnsi="Times New Roman"/>
                <w:sz w:val="20"/>
                <w:szCs w:val="20"/>
              </w:rPr>
              <w:t>why teamwork requires the contribution from every individual in the group</w:t>
            </w: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17018" w:rsidRPr="00577AD8" w:rsidRDefault="00C17018" w:rsidP="00577AD8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DB0552" w:rsidRPr="00A6075B" w:rsidRDefault="00DB0552" w:rsidP="00DB0552">
      <w:pPr>
        <w:pStyle w:val="Ttulo1"/>
        <w:rPr>
          <w:rFonts w:ascii="Arial" w:hAnsi="Arial" w:cs="Arial"/>
          <w:sz w:val="18"/>
          <w:szCs w:val="18"/>
          <w:lang w:val="en-US"/>
        </w:rPr>
      </w:pPr>
    </w:p>
    <w:sectPr w:rsidR="00DB0552" w:rsidRPr="00A6075B" w:rsidSect="00DB05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0F46"/>
    <w:multiLevelType w:val="hybridMultilevel"/>
    <w:tmpl w:val="B81A6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87E0F"/>
    <w:multiLevelType w:val="hybridMultilevel"/>
    <w:tmpl w:val="23D633BA"/>
    <w:lvl w:ilvl="0" w:tplc="2F285A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D3086"/>
    <w:multiLevelType w:val="hybridMultilevel"/>
    <w:tmpl w:val="74149C2C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E0414F"/>
    <w:multiLevelType w:val="hybridMultilevel"/>
    <w:tmpl w:val="66E02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151685"/>
    <w:multiLevelType w:val="hybridMultilevel"/>
    <w:tmpl w:val="9B0CA1CE"/>
    <w:lvl w:ilvl="0" w:tplc="D0F606F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212310"/>
    <w:multiLevelType w:val="hybridMultilevel"/>
    <w:tmpl w:val="98349D54"/>
    <w:lvl w:ilvl="0" w:tplc="C576F2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3A52B1"/>
    <w:multiLevelType w:val="hybridMultilevel"/>
    <w:tmpl w:val="545C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2"/>
    <w:rsid w:val="000004A3"/>
    <w:rsid w:val="0001350B"/>
    <w:rsid w:val="00074CA9"/>
    <w:rsid w:val="000C36C4"/>
    <w:rsid w:val="000D78DF"/>
    <w:rsid w:val="00117104"/>
    <w:rsid w:val="00125A87"/>
    <w:rsid w:val="001444B8"/>
    <w:rsid w:val="00160433"/>
    <w:rsid w:val="00163BCE"/>
    <w:rsid w:val="00165927"/>
    <w:rsid w:val="00177D08"/>
    <w:rsid w:val="001B1FD8"/>
    <w:rsid w:val="001D5796"/>
    <w:rsid w:val="001D61AD"/>
    <w:rsid w:val="001F11C8"/>
    <w:rsid w:val="0021666B"/>
    <w:rsid w:val="0022604C"/>
    <w:rsid w:val="0026559D"/>
    <w:rsid w:val="00280AB5"/>
    <w:rsid w:val="00283ECB"/>
    <w:rsid w:val="002A2F22"/>
    <w:rsid w:val="002C4FBC"/>
    <w:rsid w:val="00344BCD"/>
    <w:rsid w:val="00346B18"/>
    <w:rsid w:val="003607AD"/>
    <w:rsid w:val="00365153"/>
    <w:rsid w:val="00382852"/>
    <w:rsid w:val="0043305A"/>
    <w:rsid w:val="00435920"/>
    <w:rsid w:val="004502FD"/>
    <w:rsid w:val="00450B27"/>
    <w:rsid w:val="004533DF"/>
    <w:rsid w:val="0048575B"/>
    <w:rsid w:val="004E2614"/>
    <w:rsid w:val="004F56F1"/>
    <w:rsid w:val="004F5BB9"/>
    <w:rsid w:val="00523924"/>
    <w:rsid w:val="00526B5E"/>
    <w:rsid w:val="00555145"/>
    <w:rsid w:val="00563167"/>
    <w:rsid w:val="00573BE3"/>
    <w:rsid w:val="00577AD8"/>
    <w:rsid w:val="005E5D23"/>
    <w:rsid w:val="005F07FF"/>
    <w:rsid w:val="006068EB"/>
    <w:rsid w:val="00631C74"/>
    <w:rsid w:val="006C13CE"/>
    <w:rsid w:val="006E704D"/>
    <w:rsid w:val="006F0C8B"/>
    <w:rsid w:val="00717C07"/>
    <w:rsid w:val="007262FC"/>
    <w:rsid w:val="00752998"/>
    <w:rsid w:val="0077392F"/>
    <w:rsid w:val="00775E76"/>
    <w:rsid w:val="00776222"/>
    <w:rsid w:val="0078133C"/>
    <w:rsid w:val="00795DB5"/>
    <w:rsid w:val="00796988"/>
    <w:rsid w:val="007C376A"/>
    <w:rsid w:val="007E0082"/>
    <w:rsid w:val="007E00D4"/>
    <w:rsid w:val="00814705"/>
    <w:rsid w:val="0085792F"/>
    <w:rsid w:val="008A28AF"/>
    <w:rsid w:val="008A72CE"/>
    <w:rsid w:val="008E52AC"/>
    <w:rsid w:val="00926917"/>
    <w:rsid w:val="009D2F29"/>
    <w:rsid w:val="00A12700"/>
    <w:rsid w:val="00A6075B"/>
    <w:rsid w:val="00A77511"/>
    <w:rsid w:val="00AA5474"/>
    <w:rsid w:val="00AC51C5"/>
    <w:rsid w:val="00B05DC2"/>
    <w:rsid w:val="00B43036"/>
    <w:rsid w:val="00B534E2"/>
    <w:rsid w:val="00B77715"/>
    <w:rsid w:val="00B96E83"/>
    <w:rsid w:val="00C17018"/>
    <w:rsid w:val="00C53F90"/>
    <w:rsid w:val="00C61602"/>
    <w:rsid w:val="00C67BD5"/>
    <w:rsid w:val="00C735C7"/>
    <w:rsid w:val="00C826AD"/>
    <w:rsid w:val="00C97142"/>
    <w:rsid w:val="00CA3F9D"/>
    <w:rsid w:val="00CC1067"/>
    <w:rsid w:val="00CD141E"/>
    <w:rsid w:val="00CD365D"/>
    <w:rsid w:val="00D21F72"/>
    <w:rsid w:val="00D91F9E"/>
    <w:rsid w:val="00DB0552"/>
    <w:rsid w:val="00E33A10"/>
    <w:rsid w:val="00E478E2"/>
    <w:rsid w:val="00E85CC7"/>
    <w:rsid w:val="00EB63C4"/>
    <w:rsid w:val="00ED57D2"/>
    <w:rsid w:val="00F02975"/>
    <w:rsid w:val="00F04B88"/>
    <w:rsid w:val="00F1277B"/>
    <w:rsid w:val="00F202CA"/>
    <w:rsid w:val="00F216B1"/>
    <w:rsid w:val="00F338A5"/>
    <w:rsid w:val="00F86C68"/>
    <w:rsid w:val="00FA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nespaciado">
    <w:name w:val="No Spacing"/>
    <w:uiPriority w:val="1"/>
    <w:qFormat/>
    <w:rsid w:val="003607AD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nespaciado">
    <w:name w:val="No Spacing"/>
    <w:uiPriority w:val="1"/>
    <w:qFormat/>
    <w:rsid w:val="003607AD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8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6ECC3-26F5-4E27-A5FC-F0508252E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310</Words>
  <Characters>1706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Sidey</cp:lastModifiedBy>
  <cp:revision>12</cp:revision>
  <dcterms:created xsi:type="dcterms:W3CDTF">2013-03-01T01:45:00Z</dcterms:created>
  <dcterms:modified xsi:type="dcterms:W3CDTF">2013-03-01T02:17:00Z</dcterms:modified>
</cp:coreProperties>
</file>